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CE5FA6">
      <w:pPr>
        <w:widowControl w:val="0"/>
        <w:numPr>
          <w:ilvl w:val="0"/>
          <w:numId w:val="23"/>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CE5FA6" w:rsidRPr="00CE5FA6">
        <w:rPr>
          <w:rFonts w:ascii="Arial" w:hAnsi="Arial" w:cs="Arial"/>
          <w:b/>
          <w:sz w:val="20"/>
          <w:szCs w:val="20"/>
        </w:rPr>
        <w:t>III/40610 Telč – most ev. č. 40610-1</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w:t>
      </w:r>
      <w:bookmarkStart w:id="0" w:name="_GoBack"/>
      <w:bookmarkEnd w:id="0"/>
      <w:r w:rsidRPr="00D06B08">
        <w:rPr>
          <w:rFonts w:ascii="Arial" w:eastAsia="Times New Roman" w:hAnsi="Arial" w:cs="Arial"/>
          <w:sz w:val="20"/>
          <w:szCs w:val="20"/>
          <w:lang w:eastAsia="ar-SA"/>
        </w:rPr>
        <w:t>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přednost </w:t>
      </w:r>
      <w:r w:rsidRPr="00D06B08">
        <w:rPr>
          <w:rFonts w:ascii="Arial" w:eastAsia="Times New Roman" w:hAnsi="Arial" w:cs="Arial"/>
          <w:sz w:val="20"/>
          <w:szCs w:val="20"/>
          <w:lang w:eastAsia="ar-SA"/>
        </w:rPr>
        <w:lastRenderedPageBreak/>
        <w:t>před ujednáními v této 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vypracování jednotlivých projektových dokumentací</w:t>
      </w:r>
      <w:r w:rsidRPr="00D06B08">
        <w:rPr>
          <w:rFonts w:ascii="Arial" w:eastAsia="Times New Roman" w:hAnsi="Arial" w:cs="Arial"/>
          <w:sz w:val="20"/>
          <w:szCs w:val="20"/>
          <w:lang w:eastAsia="ar-SA"/>
        </w:rPr>
        <w:t xml:space="preserve"> v rámci předmětu plnění smluvní strany sjednávají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(Technické podmínky), která 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odst. 3.1.</w:t>
      </w:r>
      <w:r w:rsidRPr="00D06B08">
        <w:rPr>
          <w:rFonts w:ascii="Arial" w:eastAsia="Times New Roman" w:hAnsi="Arial" w:cs="Arial"/>
          <w:sz w:val="20"/>
          <w:szCs w:val="20"/>
          <w:lang w:eastAsia="ar-SA"/>
        </w:rPr>
        <w:t xml:space="preserve"> po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této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D06B08" w:rsidRDefault="0002636F" w:rsidP="002626B1">
            <w:pPr>
              <w:widowControl w:val="0"/>
              <w:spacing w:before="120" w:after="120" w:line="240" w:lineRule="auto"/>
              <w:rPr>
                <w:rFonts w:ascii="Arial" w:hAnsi="Arial" w:cs="Arial"/>
                <w:b/>
                <w:color w:val="FF0000"/>
                <w:sz w:val="20"/>
                <w:szCs w:val="20"/>
                <w:lang w:eastAsia="cs-CZ"/>
              </w:rPr>
            </w:pPr>
            <w:r w:rsidRPr="00D06B08">
              <w:rPr>
                <w:rFonts w:ascii="Arial" w:hAnsi="Arial" w:cs="Arial"/>
                <w:b/>
                <w:color w:val="FF0000"/>
                <w:sz w:val="20"/>
                <w:szCs w:val="20"/>
              </w:rPr>
              <w:t xml:space="preserve">… </w:t>
            </w:r>
            <w:r w:rsidRPr="00D06B08">
              <w:rPr>
                <w:rFonts w:ascii="Arial" w:hAnsi="Arial" w:cs="Arial"/>
                <w:b/>
                <w:color w:val="FF0000"/>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D06B08" w:rsidRDefault="0002636F" w:rsidP="002626B1">
            <w:pPr>
              <w:widowControl w:val="0"/>
              <w:spacing w:before="120" w:after="120" w:line="240" w:lineRule="auto"/>
              <w:rPr>
                <w:rFonts w:ascii="Arial" w:hAnsi="Arial" w:cs="Arial"/>
                <w:b/>
                <w:color w:val="FF0000"/>
                <w:sz w:val="20"/>
                <w:szCs w:val="20"/>
                <w:lang w:eastAsia="cs-CZ"/>
              </w:rPr>
            </w:pPr>
            <w:r w:rsidRPr="00D06B08">
              <w:rPr>
                <w:rFonts w:ascii="Arial" w:hAnsi="Arial" w:cs="Arial"/>
                <w:b/>
                <w:color w:val="FF0000"/>
                <w:sz w:val="20"/>
                <w:szCs w:val="20"/>
              </w:rPr>
              <w:t xml:space="preserve">… </w:t>
            </w:r>
            <w:r w:rsidRPr="00D06B08">
              <w:rPr>
                <w:rFonts w:ascii="Arial" w:hAnsi="Arial" w:cs="Arial"/>
                <w:b/>
                <w:color w:val="FF0000"/>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D06B08" w:rsidRDefault="0002636F" w:rsidP="002626B1">
            <w:pPr>
              <w:widowControl w:val="0"/>
              <w:spacing w:before="120" w:after="120" w:line="240" w:lineRule="auto"/>
              <w:rPr>
                <w:rFonts w:ascii="Arial" w:hAnsi="Arial" w:cs="Arial"/>
                <w:b/>
                <w:color w:val="FF0000"/>
                <w:sz w:val="20"/>
                <w:szCs w:val="20"/>
                <w:lang w:eastAsia="cs-CZ"/>
              </w:rPr>
            </w:pPr>
            <w:r w:rsidRPr="00D06B08">
              <w:rPr>
                <w:rFonts w:ascii="Arial" w:hAnsi="Arial" w:cs="Arial"/>
                <w:b/>
                <w:color w:val="FF0000"/>
                <w:sz w:val="20"/>
                <w:szCs w:val="20"/>
              </w:rPr>
              <w:t xml:space="preserve">… </w:t>
            </w:r>
            <w:r w:rsidRPr="00D06B08">
              <w:rPr>
                <w:rFonts w:ascii="Arial" w:hAnsi="Arial" w:cs="Arial"/>
                <w:b/>
                <w:color w:val="FF0000"/>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lastRenderedPageBreak/>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D06B08" w:rsidRDefault="0002636F" w:rsidP="002626B1">
            <w:pPr>
              <w:widowControl w:val="0"/>
              <w:spacing w:before="120" w:after="120" w:line="240" w:lineRule="auto"/>
              <w:rPr>
                <w:rFonts w:ascii="Arial" w:hAnsi="Arial" w:cs="Arial"/>
                <w:b/>
                <w:color w:val="FF0000"/>
                <w:sz w:val="20"/>
                <w:szCs w:val="20"/>
                <w:lang w:eastAsia="cs-CZ"/>
              </w:rPr>
            </w:pPr>
            <w:r w:rsidRPr="00D06B08">
              <w:rPr>
                <w:rFonts w:ascii="Arial" w:hAnsi="Arial" w:cs="Arial"/>
                <w:b/>
                <w:color w:val="FF0000"/>
                <w:sz w:val="20"/>
                <w:szCs w:val="20"/>
              </w:rPr>
              <w:t xml:space="preserve">… </w:t>
            </w:r>
            <w:r w:rsidRPr="00D06B08">
              <w:rPr>
                <w:rFonts w:ascii="Arial" w:hAnsi="Arial" w:cs="Arial"/>
                <w:b/>
                <w:color w:val="FF0000"/>
                <w:sz w:val="20"/>
                <w:szCs w:val="20"/>
                <w:lang w:eastAsia="cs-CZ"/>
              </w:rPr>
              <w:t>Kč bez DPH</w:t>
            </w:r>
          </w:p>
        </w:tc>
      </w:tr>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(180 minut výkonu) autorského dozoru na staveništi</w:t>
            </w:r>
          </w:p>
        </w:tc>
        <w:tc>
          <w:tcPr>
            <w:tcW w:w="3827" w:type="dxa"/>
            <w:vAlign w:val="center"/>
          </w:tcPr>
          <w:p w:rsidR="0002636F" w:rsidRPr="00D06B08" w:rsidRDefault="0002636F" w:rsidP="002626B1">
            <w:pPr>
              <w:widowControl w:val="0"/>
              <w:spacing w:before="120" w:after="120" w:line="240" w:lineRule="auto"/>
              <w:rPr>
                <w:rFonts w:ascii="Arial" w:hAnsi="Arial" w:cs="Arial"/>
                <w:b/>
                <w:color w:val="FF0000"/>
                <w:sz w:val="20"/>
                <w:szCs w:val="20"/>
                <w:lang w:eastAsia="cs-CZ"/>
              </w:rPr>
            </w:pPr>
            <w:r w:rsidRPr="00D06B08">
              <w:rPr>
                <w:rFonts w:ascii="Arial" w:hAnsi="Arial" w:cs="Arial"/>
                <w:b/>
                <w:color w:val="FF0000"/>
                <w:sz w:val="20"/>
                <w:szCs w:val="20"/>
              </w:rPr>
              <w:t xml:space="preserve">… </w:t>
            </w:r>
            <w:r w:rsidRPr="00D06B08">
              <w:rPr>
                <w:rFonts w:ascii="Arial" w:hAnsi="Arial" w:cs="Arial"/>
                <w:b/>
                <w:color w:val="FF0000"/>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8.7. </w:t>
      </w:r>
      <w:r w:rsidRPr="00D06B08">
        <w:rPr>
          <w:rFonts w:ascii="Arial" w:eastAsia="Times New Roman" w:hAnsi="Arial" w:cs="Arial"/>
          <w:sz w:val="20"/>
          <w:szCs w:val="20"/>
          <w:lang w:eastAsia="cs-CZ"/>
        </w:rPr>
        <w:t>této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(180 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 xml:space="preserve">pak zhotovitel díla nemá právo na úhradu ceny té části díla, která nebyla provedena v souladu s PRK, interními pravidly objednatele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r w:rsidRPr="00D06B08">
        <w:rPr>
          <w:rFonts w:ascii="Arial" w:hAnsi="Arial" w:cs="Arial"/>
          <w:sz w:val="20"/>
          <w:szCs w:val="20"/>
        </w:rPr>
        <w:t>.</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lastRenderedPageBreak/>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resp..dgn, případně odevzdat vytyčovací síť stavby a vytyčované body ve formátu doc, nebo xls.</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 xml:space="preserve">Zhotovitel je povinen při plnění AD poskytnout svoji součinnost vždy bezodkladně poté, kdy bude k tomu objednatelem vyzván nebo poté, kdy takovou potřebu sám </w:t>
      </w:r>
      <w:r w:rsidRPr="00D06B08">
        <w:rPr>
          <w:rFonts w:ascii="Arial" w:hAnsi="Arial" w:cs="Arial"/>
          <w:snapToGrid w:val="0"/>
          <w:sz w:val="20"/>
        </w:rPr>
        <w:lastRenderedPageBreak/>
        <w:t>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vydání společného územního a stavebního povolení (DUSP), včetně všech požadovaných příloh, dokladů a vyjádření, odsouhlasené objednatelem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t xml:space="preserve">Pokud se po dobu účinnosti této Smlouvy zhotovitel stane nespolehlivým plátcem ve smyslu </w:t>
      </w:r>
      <w:r w:rsidRPr="00774F11">
        <w:rPr>
          <w:rFonts w:ascii="Arial" w:eastAsia="Times New Roman" w:hAnsi="Arial" w:cs="Arial"/>
          <w:snapToGrid w:val="0"/>
          <w:sz w:val="20"/>
          <w:szCs w:val="20"/>
          <w:lang w:eastAsia="cs-CZ"/>
        </w:rPr>
        <w:lastRenderedPageBreak/>
        <w:t xml:space="preserve">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DUSP, d</w:t>
      </w:r>
      <w:r w:rsidRPr="00752FCC">
        <w:rPr>
          <w:rFonts w:ascii="Arial" w:hAnsi="Arial" w:cs="Arial"/>
          <w:bCs/>
          <w:sz w:val="20"/>
          <w:szCs w:val="20"/>
        </w:rPr>
        <w:t>okumentace DUSP</w:t>
      </w:r>
      <w:r w:rsidRPr="00752FCC">
        <w:rPr>
          <w:rFonts w:ascii="Arial" w:hAnsi="Arial" w:cs="Arial"/>
          <w:sz w:val="20"/>
          <w:szCs w:val="20"/>
          <w:lang w:eastAsia="cs-CZ"/>
        </w:rPr>
        <w:t>, včetně všech požadovaných příloh, dokladů a vyjádření,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DUSP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specifikovaných </w:t>
      </w:r>
      <w:r w:rsidRPr="00752FCC">
        <w:rPr>
          <w:rFonts w:ascii="Arial" w:hAnsi="Arial" w:cs="Arial"/>
          <w:b/>
          <w:sz w:val="20"/>
          <w:szCs w:val="20"/>
        </w:rPr>
        <w:t>příloze A1 této smlouvy</w:t>
      </w:r>
      <w:r w:rsidRPr="00752FCC">
        <w:rPr>
          <w:rFonts w:ascii="Arial" w:hAnsi="Arial" w:cs="Arial"/>
          <w:sz w:val="20"/>
          <w:szCs w:val="20"/>
        </w:rPr>
        <w:t xml:space="preserve">, je zhotovitel povinen uhradit objednateli smluvní pokutu ve výši </w:t>
      </w:r>
      <w:r w:rsidRPr="00752FCC">
        <w:rPr>
          <w:rFonts w:ascii="Arial" w:hAnsi="Arial" w:cs="Arial"/>
          <w:b/>
          <w:sz w:val="20"/>
          <w:szCs w:val="20"/>
        </w:rPr>
        <w:t>3.000,-- Kč</w:t>
      </w:r>
      <w:r w:rsidRPr="00135828">
        <w:rPr>
          <w:rFonts w:ascii="Arial" w:hAnsi="Arial" w:cs="Arial"/>
          <w:sz w:val="20"/>
          <w:szCs w:val="20"/>
        </w:rPr>
        <w:t xml:space="preserve"> vč. DPH za každé zjištění.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odst. 3.3.</w:t>
      </w:r>
      <w:r w:rsidRPr="00135828">
        <w:rPr>
          <w:rFonts w:ascii="Arial" w:hAnsi="Arial" w:cs="Arial"/>
          <w:sz w:val="20"/>
          <w:szCs w:val="20"/>
        </w:rPr>
        <w:t xml:space="preserve"> je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vč. DPH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 xml:space="preserve">Přerušení postupu prací z pokynu objednatele, případně vinou objednatele, bude mít za </w:t>
      </w:r>
      <w:r w:rsidRPr="00431492">
        <w:rPr>
          <w:rFonts w:ascii="Arial" w:eastAsia="Times New Roman" w:hAnsi="Arial" w:cs="Arial"/>
          <w:sz w:val="20"/>
          <w:szCs w:val="20"/>
          <w:lang w:eastAsia="cs-CZ"/>
        </w:rPr>
        <w:lastRenderedPageBreak/>
        <w:t>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431492"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i při plnění svého závazku bude respektovat obecně závazné předpisy a dodržovat zákaz jakékoli diskriminace zaměstnanců, zajistí rovné zacházení se zaměstnanci </w:t>
      </w:r>
      <w:r w:rsidRPr="00774F11">
        <w:rPr>
          <w:rFonts w:ascii="Arial" w:eastAsia="Times New Roman" w:hAnsi="Arial" w:cs="Arial"/>
          <w:sz w:val="20"/>
          <w:szCs w:val="20"/>
          <w:lang w:eastAsia="ar-SA"/>
        </w:rPr>
        <w:lastRenderedPageBreak/>
        <w:t>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zjištění, že dílo neodpovídají 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Objednatel je oprávněn od smlouvy odstoupit v případě, kdy Zhotovitel nesplní povinnost uvedenou v odst. 9.6.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lastRenderedPageBreak/>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 xml:space="preserve">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w:t>
      </w:r>
      <w:r w:rsidRPr="00810CA5">
        <w:rPr>
          <w:rFonts w:ascii="Arial" w:hAnsi="Arial" w:cs="Arial"/>
          <w:color w:val="000000"/>
          <w:sz w:val="20"/>
          <w:szCs w:val="20"/>
        </w:rPr>
        <w:lastRenderedPageBreak/>
        <w:t>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 objednatele.</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Pr="00D06B08"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Default="0002636F" w:rsidP="002626B1">
            <w:pPr>
              <w:widowControl w:val="0"/>
              <w:spacing w:after="0" w:line="240" w:lineRule="auto"/>
              <w:rPr>
                <w:rFonts w:ascii="Arial" w:hAnsi="Arial" w:cs="Arial"/>
                <w:i/>
                <w:color w:val="000000"/>
                <w:sz w:val="16"/>
                <w:szCs w:val="16"/>
                <w:lang w:eastAsia="cs-CZ"/>
              </w:rPr>
            </w:pPr>
            <w:r w:rsidRPr="00B27CCA">
              <w:rPr>
                <w:rFonts w:ascii="Arial" w:hAnsi="Arial" w:cs="Arial"/>
                <w:i/>
                <w:color w:val="000000"/>
                <w:sz w:val="16"/>
                <w:szCs w:val="16"/>
                <w:lang w:eastAsia="cs-CZ"/>
              </w:rPr>
              <w:t xml:space="preserve"> </w:t>
            </w:r>
            <w:r w:rsidRPr="006723B6">
              <w:rPr>
                <w:rFonts w:ascii="Arial" w:hAnsi="Arial" w:cs="Arial"/>
                <w:i/>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6723B6">
              <w:rPr>
                <w:rFonts w:ascii="Arial" w:hAnsi="Arial" w:cs="Arial"/>
                <w:i/>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rsidR="0002636F" w:rsidRDefault="0002636F" w:rsidP="0002636F">
      <w:pPr>
        <w:tabs>
          <w:tab w:val="left" w:pos="4253"/>
          <w:tab w:val="left" w:pos="5387"/>
        </w:tabs>
        <w:spacing w:after="0" w:line="240" w:lineRule="auto"/>
        <w:rPr>
          <w:ins w:id="1" w:author="Klímová Terezie" w:date="2022-07-26T11:13:00Z"/>
          <w:rFonts w:ascii="Arial" w:eastAsia="Times New Roman" w:hAnsi="Arial" w:cs="Arial"/>
          <w:sz w:val="20"/>
          <w:szCs w:val="20"/>
          <w:lang w:eastAsia="ar-SA"/>
        </w:rPr>
      </w:pPr>
      <w:r>
        <w:rPr>
          <w:rFonts w:ascii="Arial" w:eastAsia="Times New Roman" w:hAnsi="Arial" w:cs="Arial"/>
          <w:sz w:val="20"/>
          <w:szCs w:val="20"/>
          <w:lang w:eastAsia="ar-SA"/>
        </w:rPr>
        <w:tab/>
      </w:r>
    </w:p>
    <w:p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ins w:id="2" w:author="Klímová Terezie" w:date="2022-07-26T11:13:00Z">
        <w:r>
          <w:rPr>
            <w:rFonts w:ascii="Arial" w:eastAsia="Times New Roman" w:hAnsi="Arial" w:cs="Arial"/>
            <w:sz w:val="20"/>
            <w:szCs w:val="20"/>
            <w:lang w:eastAsia="ar-SA"/>
          </w:rPr>
          <w:br w:type="page"/>
        </w:r>
      </w:ins>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CE5FA6">
      <w:rPr>
        <w:rFonts w:ascii="Arial" w:hAnsi="Arial" w:cs="Arial"/>
        <w:noProof/>
        <w:sz w:val="16"/>
        <w:szCs w:val="16"/>
      </w:rPr>
      <w:t>13</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CE5FA6">
      <w:rPr>
        <w:rFonts w:ascii="Arial" w:hAnsi="Arial" w:cs="Arial"/>
        <w:noProof/>
        <w:sz w:val="16"/>
        <w:szCs w:val="16"/>
      </w:rPr>
      <w:t>13</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78720" behindDoc="0" locked="0" layoutInCell="1" allowOverlap="1" wp14:anchorId="182E9B1B" wp14:editId="4F011EFE">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Default="0002636F" w:rsidP="0002636F">
          <w:pPr>
            <w:rPr>
              <w:rFonts w:ascii="Arial" w:hAnsi="Arial" w:cs="Arial"/>
              <w:b/>
              <w:sz w:val="16"/>
              <w:szCs w:val="16"/>
            </w:rPr>
          </w:pPr>
          <w:r w:rsidRPr="0002636F">
            <w:rPr>
              <w:rFonts w:ascii="Arial" w:hAnsi="Arial" w:cs="Arial"/>
              <w:b/>
              <w:sz w:val="16"/>
              <w:szCs w:val="16"/>
            </w:rPr>
            <w:t xml:space="preserve">Vypracování projektové dokumentace </w:t>
          </w:r>
        </w:p>
        <w:p w:rsidR="00CE44A1" w:rsidRPr="0002636F" w:rsidRDefault="00CE5FA6" w:rsidP="006E11F6">
          <w:pPr>
            <w:spacing w:after="120"/>
            <w:rPr>
              <w:rFonts w:ascii="Arial" w:hAnsi="Arial" w:cs="Arial"/>
              <w:b/>
              <w:sz w:val="16"/>
              <w:szCs w:val="16"/>
            </w:rPr>
          </w:pPr>
          <w:r w:rsidRPr="00CE5FA6">
            <w:rPr>
              <w:rFonts w:ascii="Arial" w:hAnsi="Arial" w:cs="Arial"/>
              <w:b/>
              <w:sz w:val="16"/>
              <w:szCs w:val="16"/>
            </w:rPr>
            <w:t>III/40610 Telč – most ev. č. 40610-1</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límová Terezie">
    <w15:presenceInfo w15:providerId="AD" w15:userId="S-1-5-21-1547814083-1834688084-2493830544-48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743E1"/>
    <w:rsid w:val="000E2B38"/>
    <w:rsid w:val="00126983"/>
    <w:rsid w:val="00165B60"/>
    <w:rsid w:val="00192BB2"/>
    <w:rsid w:val="001F51BD"/>
    <w:rsid w:val="001F7E92"/>
    <w:rsid w:val="00212951"/>
    <w:rsid w:val="00242172"/>
    <w:rsid w:val="00263365"/>
    <w:rsid w:val="002B4502"/>
    <w:rsid w:val="003B7F2B"/>
    <w:rsid w:val="003C1001"/>
    <w:rsid w:val="004A07C6"/>
    <w:rsid w:val="0050004C"/>
    <w:rsid w:val="00555069"/>
    <w:rsid w:val="005A695F"/>
    <w:rsid w:val="006C4204"/>
    <w:rsid w:val="006E11F6"/>
    <w:rsid w:val="007155E4"/>
    <w:rsid w:val="00791A63"/>
    <w:rsid w:val="007A50D8"/>
    <w:rsid w:val="007F64F5"/>
    <w:rsid w:val="00815618"/>
    <w:rsid w:val="0083136F"/>
    <w:rsid w:val="0085394E"/>
    <w:rsid w:val="008F2FA1"/>
    <w:rsid w:val="009014AB"/>
    <w:rsid w:val="009074AC"/>
    <w:rsid w:val="00924428"/>
    <w:rsid w:val="00933BF8"/>
    <w:rsid w:val="00A23E09"/>
    <w:rsid w:val="00A62DD0"/>
    <w:rsid w:val="00A75AB9"/>
    <w:rsid w:val="00AA5615"/>
    <w:rsid w:val="00AC64FA"/>
    <w:rsid w:val="00B244A1"/>
    <w:rsid w:val="00B652F5"/>
    <w:rsid w:val="00B83B48"/>
    <w:rsid w:val="00BE456F"/>
    <w:rsid w:val="00C80317"/>
    <w:rsid w:val="00C81351"/>
    <w:rsid w:val="00CC7199"/>
    <w:rsid w:val="00CE44A1"/>
    <w:rsid w:val="00CE5FA6"/>
    <w:rsid w:val="00DB3FA7"/>
    <w:rsid w:val="00E0602B"/>
    <w:rsid w:val="00E774FF"/>
    <w:rsid w:val="00E97E6E"/>
    <w:rsid w:val="00F45809"/>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13</Pages>
  <Words>4697</Words>
  <Characters>27715</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34</cp:revision>
  <dcterms:created xsi:type="dcterms:W3CDTF">2022-10-25T21:48:00Z</dcterms:created>
  <dcterms:modified xsi:type="dcterms:W3CDTF">2023-10-04T06:34:00Z</dcterms:modified>
</cp:coreProperties>
</file>